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DE263" w14:textId="77777777" w:rsidR="00CA1432" w:rsidRDefault="004E5979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 w:rsidRPr="004E5979">
        <w:rPr>
          <w:rFonts w:ascii="黑体" w:eastAsia="黑体" w:hAnsi="黑体" w:hint="eastAsia"/>
          <w:b/>
          <w:sz w:val="32"/>
          <w:szCs w:val="32"/>
        </w:rPr>
        <w:t>中山大学博硕士研究生学位论文基本信息提交表</w:t>
      </w:r>
    </w:p>
    <w:p w14:paraId="59C2B738" w14:textId="77777777" w:rsidR="004E5979" w:rsidRPr="004E5979" w:rsidRDefault="00012A0E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(所有项目为必填项)</w:t>
      </w:r>
    </w:p>
    <w:p w14:paraId="1DFBD595" w14:textId="7CB27A0C" w:rsidR="003762DB" w:rsidRPr="003762DB" w:rsidRDefault="00F56779" w:rsidP="004E597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姓名</w:t>
      </w:r>
      <w:r w:rsidR="00E0441F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740723431" w:edGrp="everyone"/>
      <w:r w:rsidR="0033466F" w:rsidRPr="0033466F">
        <w:rPr>
          <w:rFonts w:ascii="黑体" w:eastAsia="黑体" w:hAnsi="黑体" w:hint="eastAsia"/>
          <w:b/>
          <w:color w:val="0000FF"/>
          <w:sz w:val="30"/>
          <w:szCs w:val="30"/>
        </w:rPr>
        <w:t>此表仅供填写参考，切勿</w:t>
      </w:r>
      <w:r w:rsidR="00B355AF">
        <w:rPr>
          <w:rFonts w:ascii="黑体" w:eastAsia="黑体" w:hAnsi="黑体" w:hint="eastAsia"/>
          <w:b/>
          <w:color w:val="0000FF"/>
          <w:sz w:val="30"/>
          <w:szCs w:val="30"/>
        </w:rPr>
        <w:t>要</w:t>
      </w:r>
      <w:bookmarkStart w:id="0" w:name="_GoBack"/>
      <w:bookmarkEnd w:id="0"/>
      <w:r w:rsidR="0049209A">
        <w:rPr>
          <w:rFonts w:ascii="黑体" w:eastAsia="黑体" w:hAnsi="黑体" w:hint="eastAsia"/>
          <w:b/>
          <w:color w:val="0000FF"/>
          <w:sz w:val="30"/>
          <w:szCs w:val="30"/>
        </w:rPr>
        <w:t>此</w:t>
      </w:r>
      <w:r w:rsidR="0033466F" w:rsidRPr="0033466F">
        <w:rPr>
          <w:rFonts w:ascii="黑体" w:eastAsia="黑体" w:hAnsi="黑体" w:hint="eastAsia"/>
          <w:b/>
          <w:color w:val="0000FF"/>
          <w:sz w:val="30"/>
          <w:szCs w:val="30"/>
        </w:rPr>
        <w:t>填写和提交。</w:t>
      </w:r>
    </w:p>
    <w:permEnd w:id="1740723431"/>
    <w:p w14:paraId="613D80BB" w14:textId="77777777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学号</w:t>
      </w:r>
      <w:bookmarkStart w:id="1" w:name="OLE_LINK1"/>
      <w:bookmarkStart w:id="2" w:name="OLE_LINK2"/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bookmarkEnd w:id="1"/>
      <w:bookmarkEnd w:id="2"/>
      <w:permStart w:id="2123642079" w:edGrp="everyone"/>
    </w:p>
    <w:permEnd w:id="2123642079"/>
    <w:p w14:paraId="0F806A57" w14:textId="3F9BAF78" w:rsidR="00CD3569" w:rsidRPr="003762DB" w:rsidRDefault="00CD3569" w:rsidP="00CD356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3"/>
      <w:r>
        <w:rPr>
          <w:rFonts w:ascii="黑体" w:eastAsia="黑体" w:hAnsi="黑体" w:hint="eastAsia"/>
          <w:b/>
          <w:sz w:val="24"/>
          <w:szCs w:val="24"/>
        </w:rPr>
        <w:t>学位类型</w:t>
      </w:r>
      <w:commentRangeEnd w:id="3"/>
      <w:r w:rsidR="001B317C">
        <w:rPr>
          <w:rStyle w:val="a9"/>
        </w:rPr>
        <w:commentReference w:id="3"/>
      </w:r>
      <w:r>
        <w:rPr>
          <w:rFonts w:ascii="黑体" w:eastAsia="黑体" w:hAnsi="黑体" w:hint="eastAsia"/>
          <w:b/>
          <w:sz w:val="24"/>
          <w:szCs w:val="24"/>
        </w:rPr>
        <w:t>：</w:t>
      </w:r>
      <w:permStart w:id="1577336444" w:edGrp="everyone"/>
      <w:r w:rsidR="00EF2353" w:rsidRPr="00EF2353">
        <w:rPr>
          <w:rFonts w:ascii="黑体" w:eastAsia="黑体" w:hAnsi="黑体" w:hint="eastAsia"/>
          <w:b/>
          <w:color w:val="FF0000"/>
          <w:sz w:val="24"/>
          <w:szCs w:val="24"/>
        </w:rPr>
        <w:t>博士</w:t>
      </w:r>
    </w:p>
    <w:permEnd w:id="1577336444"/>
    <w:p w14:paraId="4C7C4E5E" w14:textId="37D184D4" w:rsidR="00FE01E8" w:rsidRPr="003762DB" w:rsidRDefault="00FE01E8" w:rsidP="00FE01E8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4"/>
      <w:r w:rsidRPr="006671AD">
        <w:rPr>
          <w:rFonts w:ascii="黑体" w:eastAsia="黑体" w:hAnsi="黑体" w:hint="eastAsia"/>
          <w:b/>
          <w:sz w:val="24"/>
          <w:szCs w:val="24"/>
        </w:rPr>
        <w:t>学</w:t>
      </w:r>
      <w:r>
        <w:rPr>
          <w:rFonts w:ascii="黑体" w:eastAsia="黑体" w:hAnsi="黑体" w:hint="eastAsia"/>
          <w:b/>
          <w:sz w:val="24"/>
          <w:szCs w:val="24"/>
        </w:rPr>
        <w:t>位</w:t>
      </w:r>
      <w:r w:rsidR="00417B53">
        <w:rPr>
          <w:rFonts w:ascii="黑体" w:eastAsia="黑体" w:hAnsi="黑体" w:hint="eastAsia"/>
          <w:b/>
          <w:sz w:val="24"/>
          <w:szCs w:val="24"/>
        </w:rPr>
        <w:t>名称</w:t>
      </w:r>
      <w:commentRangeEnd w:id="4"/>
      <w:r w:rsidR="00CB6E38">
        <w:rPr>
          <w:rStyle w:val="a9"/>
        </w:rPr>
        <w:commentReference w:id="4"/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841174708" w:edGrp="everyone"/>
      <w:r w:rsidR="00EF2353" w:rsidRPr="00EF235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工程管理博士</w:t>
      </w:r>
    </w:p>
    <w:permEnd w:id="1841174708"/>
    <w:p w14:paraId="57D73FEB" w14:textId="77777777"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5"/>
      <w:r>
        <w:rPr>
          <w:rFonts w:ascii="黑体" w:eastAsia="黑体" w:hAnsi="黑体" w:hint="eastAsia"/>
          <w:b/>
          <w:sz w:val="24"/>
          <w:szCs w:val="24"/>
        </w:rPr>
        <w:t>专业</w:t>
      </w:r>
      <w:r w:rsidR="008F03CB">
        <w:rPr>
          <w:rFonts w:ascii="黑体" w:eastAsia="黑体" w:hAnsi="黑体" w:hint="eastAsia"/>
          <w:b/>
          <w:sz w:val="24"/>
          <w:szCs w:val="24"/>
        </w:rPr>
        <w:t>名称</w:t>
      </w:r>
      <w:commentRangeEnd w:id="5"/>
      <w:r w:rsidR="00B66461">
        <w:rPr>
          <w:rStyle w:val="a9"/>
        </w:rPr>
        <w:commentReference w:id="5"/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975335142" w:edGrp="everyone"/>
    </w:p>
    <w:permEnd w:id="975335142"/>
    <w:p w14:paraId="77BBF70E" w14:textId="64EECBD3" w:rsidR="00C9508D" w:rsidRPr="003762DB" w:rsidRDefault="008003F9" w:rsidP="00C9508D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6"/>
      <w:r>
        <w:rPr>
          <w:rFonts w:ascii="黑体" w:eastAsia="黑体" w:hAnsi="黑体" w:hint="eastAsia"/>
          <w:b/>
          <w:sz w:val="24"/>
          <w:szCs w:val="24"/>
        </w:rPr>
        <w:t>论文</w:t>
      </w:r>
      <w:r w:rsidR="001B317C" w:rsidRPr="001B317C">
        <w:rPr>
          <w:rFonts w:ascii="黑体" w:eastAsia="黑体" w:hAnsi="黑体"/>
          <w:b/>
          <w:sz w:val="24"/>
          <w:szCs w:val="24"/>
        </w:rPr>
        <w:t>研究领域/方向</w:t>
      </w:r>
      <w:commentRangeEnd w:id="6"/>
      <w:r>
        <w:rPr>
          <w:rStyle w:val="a9"/>
        </w:rPr>
        <w:commentReference w:id="6"/>
      </w:r>
      <w:r w:rsidR="00C9508D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222915644" w:edGrp="everyone"/>
    </w:p>
    <w:permEnd w:id="222915644"/>
    <w:p w14:paraId="0101C861" w14:textId="77777777" w:rsidR="00DD5899" w:rsidRPr="003762DB" w:rsidRDefault="00417B53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7"/>
      <w:r>
        <w:rPr>
          <w:rFonts w:ascii="黑体" w:eastAsia="黑体" w:hAnsi="黑体" w:hint="eastAsia"/>
          <w:b/>
          <w:sz w:val="24"/>
          <w:szCs w:val="24"/>
        </w:rPr>
        <w:t>学生</w:t>
      </w:r>
      <w:r w:rsidR="00DD5899">
        <w:rPr>
          <w:rFonts w:ascii="黑体" w:eastAsia="黑体" w:hAnsi="黑体" w:hint="eastAsia"/>
          <w:b/>
          <w:sz w:val="24"/>
          <w:szCs w:val="24"/>
        </w:rPr>
        <w:t>院系</w:t>
      </w:r>
      <w:commentRangeEnd w:id="7"/>
      <w:r w:rsidR="00B66461">
        <w:rPr>
          <w:rStyle w:val="a9"/>
        </w:rPr>
        <w:commentReference w:id="7"/>
      </w:r>
      <w:r w:rsidR="00DD5899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741711659" w:edGrp="everyone"/>
    </w:p>
    <w:permEnd w:id="1741711659"/>
    <w:p w14:paraId="3C70E11E" w14:textId="77777777" w:rsidR="00DD5899" w:rsidRPr="003762DB" w:rsidRDefault="00DD5899" w:rsidP="00DD589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导师</w:t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166561620" w:edGrp="everyone"/>
    </w:p>
    <w:permEnd w:id="1166561620"/>
    <w:p w14:paraId="5179185C" w14:textId="466DCDD0" w:rsidR="00417B53" w:rsidRPr="003762DB" w:rsidRDefault="00417B53" w:rsidP="00417B53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8"/>
      <w:r>
        <w:rPr>
          <w:rFonts w:ascii="黑体" w:eastAsia="黑体" w:hAnsi="黑体" w:hint="eastAsia"/>
          <w:b/>
          <w:sz w:val="24"/>
          <w:szCs w:val="24"/>
        </w:rPr>
        <w:t>导师院系</w:t>
      </w:r>
      <w:commentRangeEnd w:id="8"/>
      <w:r w:rsidR="00B66461">
        <w:rPr>
          <w:rStyle w:val="a9"/>
        </w:rPr>
        <w:commentReference w:id="8"/>
      </w:r>
      <w:r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675752543" w:edGrp="everyone"/>
      <w:r w:rsidR="000904CF" w:rsidRPr="003762DB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ermEnd w:id="675752543"/>
    <w:p w14:paraId="2DA86C45" w14:textId="77777777" w:rsidR="003762DB" w:rsidRPr="003762DB" w:rsidRDefault="00977C3D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联系电话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617064529" w:edGrp="everyone"/>
      <w:r w:rsidR="006425E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ermEnd w:id="1617064529"/>
    <w:p w14:paraId="314E6DA8" w14:textId="77777777" w:rsidR="003762DB" w:rsidRPr="003762DB" w:rsidRDefault="00AD524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邮箱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2121554542" w:edGrp="everyone"/>
    </w:p>
    <w:permEnd w:id="2121554542"/>
    <w:p w14:paraId="28D190A9" w14:textId="77777777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9"/>
      <w:r w:rsidRPr="006671AD">
        <w:rPr>
          <w:rFonts w:ascii="黑体" w:eastAsia="黑体" w:hAnsi="黑体" w:hint="eastAsia"/>
          <w:b/>
          <w:sz w:val="24"/>
          <w:szCs w:val="24"/>
        </w:rPr>
        <w:t>入学年</w:t>
      </w:r>
      <w:commentRangeEnd w:id="9"/>
      <w:r w:rsidR="006711F0">
        <w:rPr>
          <w:rStyle w:val="a9"/>
        </w:rPr>
        <w:commentReference w:id="9"/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1206414294" w:edGrp="everyone"/>
    </w:p>
    <w:permEnd w:id="1206414294"/>
    <w:p w14:paraId="0AA779F1" w14:textId="77777777"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commentRangeStart w:id="10"/>
      <w:r w:rsidRPr="006671AD">
        <w:rPr>
          <w:rFonts w:ascii="黑体" w:eastAsia="黑体" w:hAnsi="黑体" w:hint="eastAsia"/>
          <w:b/>
          <w:sz w:val="24"/>
          <w:szCs w:val="24"/>
        </w:rPr>
        <w:t>答辩日期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</w:t>
      </w:r>
      <w:commentRangeEnd w:id="10"/>
      <w:r w:rsidR="00D1058E">
        <w:rPr>
          <w:rStyle w:val="a9"/>
        </w:rPr>
        <w:commentReference w:id="10"/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:YYYY-MM-DD)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392910717" w:edGrp="everyone"/>
    </w:p>
    <w:permEnd w:id="392910717"/>
    <w:p w14:paraId="55FDBE28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0274F9CC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907810771" w:edGrp="everyone"/>
    </w:p>
    <w:permEnd w:id="907810771"/>
    <w:p w14:paraId="5C9FC4D9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论文英文题名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784FAC72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348472153" w:edGrp="everyone"/>
    </w:p>
    <w:permEnd w:id="1348472153"/>
    <w:p w14:paraId="23978CAC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E66FBD" w:rsidRPr="00E66FBD">
        <w:rPr>
          <w:rFonts w:ascii="黑体" w:eastAsia="黑体" w:hAnsi="黑体"/>
          <w:b/>
          <w:sz w:val="24"/>
          <w:szCs w:val="24"/>
        </w:rPr>
        <w:t>与PDF版本的中文摘要保持一致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3762DB" w:rsidRPr="00E66FBD">
        <w:rPr>
          <w:rFonts w:ascii="黑体" w:eastAsia="黑体" w:hAnsi="黑体" w:hint="eastAsia"/>
          <w:b/>
          <w:sz w:val="24"/>
          <w:szCs w:val="24"/>
        </w:rPr>
        <w:t xml:space="preserve"> 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07FC74AF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601782280" w:edGrp="everyone"/>
    </w:p>
    <w:permEnd w:id="1601782280"/>
    <w:p w14:paraId="7B151B03" w14:textId="77777777" w:rsidR="00004971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004971"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14:paraId="73BA4031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512779901" w:edGrp="everyone"/>
    </w:p>
    <w:permEnd w:id="512779901"/>
    <w:p w14:paraId="4B3D8C9D" w14:textId="77777777" w:rsidR="00004971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lastRenderedPageBreak/>
        <w:t>论文英文摘要</w:t>
      </w:r>
      <w:r w:rsidR="006671AD">
        <w:rPr>
          <w:rFonts w:ascii="黑体" w:eastAsia="黑体" w:hAnsi="黑体" w:hint="eastAsia"/>
          <w:b/>
          <w:sz w:val="24"/>
          <w:szCs w:val="24"/>
        </w:rPr>
        <w:t>(</w:t>
      </w:r>
      <w:r w:rsidR="000C4CF9" w:rsidRPr="000C4CF9">
        <w:rPr>
          <w:rFonts w:ascii="黑体" w:eastAsia="黑体" w:hAnsi="黑体"/>
          <w:b/>
          <w:sz w:val="24"/>
          <w:szCs w:val="24"/>
        </w:rPr>
        <w:t>与PDF版本的英文摘要完全一致</w:t>
      </w:r>
      <w:r w:rsidR="006671AD">
        <w:rPr>
          <w:rFonts w:ascii="黑体" w:eastAsia="黑体" w:hAnsi="黑体" w:hint="eastAsia"/>
          <w:b/>
          <w:sz w:val="24"/>
          <w:szCs w:val="24"/>
        </w:rPr>
        <w:t>)</w:t>
      </w:r>
      <w:r w:rsidR="00004971">
        <w:rPr>
          <w:rFonts w:ascii="黑体" w:eastAsia="黑体" w:hAnsi="黑体" w:hint="eastAsia"/>
          <w:b/>
          <w:sz w:val="24"/>
          <w:szCs w:val="24"/>
        </w:rPr>
        <w:t>：</w:t>
      </w:r>
    </w:p>
    <w:p w14:paraId="134843C5" w14:textId="77777777"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264068441" w:edGrp="everyone"/>
    </w:p>
    <w:permEnd w:id="1264068441"/>
    <w:p w14:paraId="565CA326" w14:textId="77777777" w:rsidR="00004971" w:rsidRDefault="008D4357" w:rsidP="00932591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</w:p>
    <w:p w14:paraId="3AEBC6B1" w14:textId="77777777" w:rsidR="003762DB" w:rsidRPr="003762DB" w:rsidRDefault="003762DB" w:rsidP="00932591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887187213" w:edGrp="everyone"/>
    </w:p>
    <w:permEnd w:id="1887187213"/>
    <w:p w14:paraId="02323EA2" w14:textId="06C49BDA" w:rsidR="008D4357" w:rsidRPr="006671AD" w:rsidRDefault="008D4357" w:rsidP="004E5979">
      <w:pPr>
        <w:spacing w:line="480" w:lineRule="auto"/>
        <w:ind w:right="-1"/>
        <w:rPr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论文总页数</w:t>
      </w:r>
      <w:r w:rsidR="00BC1B26">
        <w:rPr>
          <w:rFonts w:ascii="黑体" w:eastAsia="黑体" w:hAnsi="黑体" w:hint="eastAsia"/>
          <w:b/>
          <w:sz w:val="24"/>
          <w:szCs w:val="24"/>
        </w:rPr>
        <w:t>（</w:t>
      </w:r>
      <w:r w:rsidR="00E5642E">
        <w:rPr>
          <w:rFonts w:ascii="黑体" w:eastAsia="黑体" w:hAnsi="黑体" w:hint="eastAsia"/>
          <w:b/>
          <w:sz w:val="24"/>
          <w:szCs w:val="24"/>
        </w:rPr>
        <w:t>正文页码即可）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833425329" w:edGrp="everyone"/>
      <w:r w:rsid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EF2353" w:rsidRPr="000C7182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论文的最后一页所标页码数</w:t>
      </w:r>
      <w:r w:rsid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permEnd w:id="833425329"/>
      <w:r w:rsidR="00213DB5" w:rsidRPr="006671AD">
        <w:rPr>
          <w:rFonts w:ascii="黑体" w:eastAsia="黑体" w:hAnsi="黑体" w:hint="eastAsia"/>
          <w:b/>
          <w:sz w:val="24"/>
          <w:szCs w:val="24"/>
        </w:rPr>
        <w:t>页</w:t>
      </w:r>
    </w:p>
    <w:p w14:paraId="5C998785" w14:textId="77777777" w:rsidR="008D4357" w:rsidRPr="003762DB" w:rsidRDefault="008D4357" w:rsidP="004E5979">
      <w:pPr>
        <w:spacing w:line="480" w:lineRule="auto"/>
        <w:ind w:right="-1"/>
        <w:rPr>
          <w:rFonts w:ascii="黑体" w:eastAsia="黑体" w:hAnsi="黑体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参考文献总</w:t>
      </w:r>
      <w:r w:rsidR="00F56779">
        <w:rPr>
          <w:rFonts w:ascii="黑体" w:eastAsia="黑体" w:hAnsi="黑体" w:hint="eastAsia"/>
          <w:b/>
          <w:sz w:val="24"/>
          <w:szCs w:val="24"/>
        </w:rPr>
        <w:t>数：</w:t>
      </w:r>
      <w:permStart w:id="1549993342" w:edGrp="everyone"/>
      <w:r w:rsidR="00F56779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1549993342"/>
    </w:p>
    <w:sectPr w:rsidR="008D4357" w:rsidRPr="003762DB" w:rsidSect="004E597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" w:author="lij" w:date="2021-11-25T11:39:00Z" w:initials="l">
    <w:p w14:paraId="1B2C1F56" w14:textId="00EE5799" w:rsidR="001B317C" w:rsidRPr="00B66461" w:rsidRDefault="001B317C">
      <w:pPr>
        <w:pStyle w:val="aa"/>
        <w:rPr>
          <w:b/>
          <w:color w:val="0000FF"/>
        </w:rPr>
      </w:pPr>
      <w:r>
        <w:rPr>
          <w:rStyle w:val="a9"/>
        </w:rPr>
        <w:annotationRef/>
      </w:r>
      <w:r w:rsidR="00B66461">
        <w:rPr>
          <w:rFonts w:ascii="宋体" w:eastAsia="宋体" w:hAnsi="宋体" w:hint="eastAsia"/>
          <w:sz w:val="28"/>
          <w:szCs w:val="28"/>
        </w:rPr>
        <w:t>根据个人学位填写：例如</w:t>
      </w:r>
      <w:r w:rsidR="006711F0">
        <w:rPr>
          <w:rFonts w:ascii="宋体" w:eastAsia="宋体" w:hAnsi="宋体" w:hint="eastAsia"/>
          <w:b/>
          <w:color w:val="0000FF"/>
          <w:sz w:val="28"/>
          <w:szCs w:val="28"/>
        </w:rPr>
        <w:t>:</w:t>
      </w:r>
      <w:r w:rsidRPr="00B66461">
        <w:rPr>
          <w:rFonts w:hint="eastAsia"/>
          <w:b/>
          <w:color w:val="0000FF"/>
        </w:rPr>
        <w:t>博士</w:t>
      </w:r>
      <w:r w:rsidR="006711F0">
        <w:rPr>
          <w:rFonts w:hint="eastAsia"/>
          <w:b/>
          <w:color w:val="0000FF"/>
        </w:rPr>
        <w:t>、</w:t>
      </w:r>
      <w:r w:rsidRPr="00B66461">
        <w:rPr>
          <w:rFonts w:hint="eastAsia"/>
          <w:b/>
          <w:color w:val="0000FF"/>
        </w:rPr>
        <w:t>硕士</w:t>
      </w:r>
    </w:p>
  </w:comment>
  <w:comment w:id="4" w:author="lij" w:date="2021-11-26T08:19:00Z" w:initials="l">
    <w:p w14:paraId="721BD706" w14:textId="3E0DCFD7" w:rsidR="00CB6E38" w:rsidRDefault="00CB6E38">
      <w:pPr>
        <w:pStyle w:val="aa"/>
      </w:pPr>
      <w:r>
        <w:rPr>
          <w:rStyle w:val="a9"/>
        </w:rPr>
        <w:annotationRef/>
      </w:r>
      <w:r>
        <w:rPr>
          <w:rFonts w:ascii="宋体" w:eastAsia="宋体" w:hAnsi="宋体" w:hint="eastAsia"/>
          <w:sz w:val="28"/>
          <w:szCs w:val="28"/>
        </w:rPr>
        <w:t>根据所授学位填写：</w:t>
      </w:r>
      <w:r w:rsidR="00B66461">
        <w:rPr>
          <w:rFonts w:ascii="宋体" w:eastAsia="宋体" w:hAnsi="宋体" w:hint="eastAsia"/>
          <w:sz w:val="28"/>
          <w:szCs w:val="28"/>
        </w:rPr>
        <w:t>例</w:t>
      </w:r>
      <w:r>
        <w:rPr>
          <w:rFonts w:ascii="宋体" w:eastAsia="宋体" w:hAnsi="宋体" w:hint="eastAsia"/>
          <w:sz w:val="28"/>
          <w:szCs w:val="28"/>
        </w:rPr>
        <w:t>如</w:t>
      </w:r>
      <w:r w:rsidR="006711F0">
        <w:rPr>
          <w:rFonts w:ascii="宋体" w:eastAsia="宋体" w:hAnsi="宋体" w:hint="eastAsia"/>
          <w:sz w:val="28"/>
          <w:szCs w:val="28"/>
        </w:rPr>
        <w:t>：</w:t>
      </w:r>
      <w:r w:rsidRPr="00B66461">
        <w:rPr>
          <w:rFonts w:ascii="宋体" w:eastAsia="宋体" w:hAnsi="宋体" w:hint="eastAsia"/>
          <w:b/>
          <w:color w:val="0000FF"/>
          <w:sz w:val="28"/>
          <w:szCs w:val="28"/>
        </w:rPr>
        <w:t>工程管理硕士、临床医学博士</w:t>
      </w:r>
      <w:r>
        <w:rPr>
          <w:rFonts w:ascii="宋体" w:eastAsia="宋体" w:hAnsi="宋体" w:hint="eastAsia"/>
          <w:sz w:val="28"/>
          <w:szCs w:val="28"/>
        </w:rPr>
        <w:t>等</w:t>
      </w:r>
    </w:p>
  </w:comment>
  <w:comment w:id="5" w:author="lij" w:date="2021-11-26T08:28:00Z" w:initials="l">
    <w:p w14:paraId="57F0E1AC" w14:textId="21C30050" w:rsidR="00B66461" w:rsidRDefault="00B66461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全称：例如</w:t>
      </w:r>
      <w:r w:rsidR="006711F0">
        <w:rPr>
          <w:rFonts w:hint="eastAsia"/>
        </w:rPr>
        <w:t>：</w:t>
      </w:r>
      <w:r w:rsidRPr="00B66461">
        <w:rPr>
          <w:rFonts w:hint="eastAsia"/>
          <w:b/>
          <w:color w:val="0000FF"/>
        </w:rPr>
        <w:t>工商管理</w:t>
      </w:r>
    </w:p>
  </w:comment>
  <w:comment w:id="6" w:author="lij" w:date="2021-11-26T09:52:00Z" w:initials="l">
    <w:p w14:paraId="6D0E3662" w14:textId="6144ABD1" w:rsidR="008003F9" w:rsidRPr="008003F9" w:rsidRDefault="008003F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全称：例如</w:t>
      </w:r>
      <w:r w:rsidR="006711F0">
        <w:rPr>
          <w:rFonts w:hint="eastAsia"/>
          <w:b/>
          <w:color w:val="0000FF"/>
        </w:rPr>
        <w:t>：</w:t>
      </w:r>
      <w:r w:rsidRPr="00B66461">
        <w:rPr>
          <w:rFonts w:hint="eastAsia"/>
          <w:b/>
          <w:color w:val="0000FF"/>
        </w:rPr>
        <w:t>技术经济及管理</w:t>
      </w:r>
    </w:p>
  </w:comment>
  <w:comment w:id="7" w:author="lij" w:date="2021-11-26T08:26:00Z" w:initials="l">
    <w:p w14:paraId="5D18DFD6" w14:textId="5307DBCA" w:rsidR="00B66461" w:rsidRDefault="00B66461">
      <w:pPr>
        <w:pStyle w:val="aa"/>
      </w:pPr>
      <w:r>
        <w:rPr>
          <w:rStyle w:val="a9"/>
        </w:rPr>
        <w:annotationRef/>
      </w:r>
      <w:r w:rsidRPr="00B66461">
        <w:rPr>
          <w:rStyle w:val="af0"/>
          <w:rFonts w:ascii="Arial" w:hAnsi="Arial" w:cs="Arial" w:hint="eastAsia"/>
          <w:b w:val="0"/>
          <w:color w:val="000000"/>
          <w:sz w:val="18"/>
          <w:szCs w:val="18"/>
        </w:rPr>
        <w:t>学校主页全称：</w:t>
      </w:r>
      <w:r>
        <w:rPr>
          <w:rFonts w:hint="eastAsia"/>
        </w:rPr>
        <w:t>例如</w:t>
      </w:r>
      <w:r w:rsidR="006711F0">
        <w:rPr>
          <w:rFonts w:hint="eastAsia"/>
        </w:rPr>
        <w:t>：</w:t>
      </w:r>
      <w:hyperlink r:id="rId1" w:tgtFrame="_blank" w:history="1">
        <w:r w:rsidRPr="00B66461">
          <w:rPr>
            <w:rStyle w:val="af0"/>
            <w:rFonts w:ascii="Arial" w:hAnsi="Arial" w:cs="Arial"/>
            <w:color w:val="0000FF"/>
            <w:sz w:val="18"/>
            <w:szCs w:val="18"/>
          </w:rPr>
          <w:t>管理学院</w:t>
        </w:r>
      </w:hyperlink>
      <w:r w:rsidRPr="00B66461">
        <w:rPr>
          <w:rStyle w:val="af0"/>
          <w:rFonts w:ascii="Arial" w:hAnsi="Arial" w:cs="Arial"/>
          <w:color w:val="0000FF"/>
          <w:sz w:val="18"/>
          <w:szCs w:val="18"/>
        </w:rPr>
        <w:t>（创业学院）</w:t>
      </w:r>
    </w:p>
  </w:comment>
  <w:comment w:id="8" w:author="lij" w:date="2021-11-26T08:25:00Z" w:initials="l">
    <w:p w14:paraId="087570AE" w14:textId="14D817E0" w:rsidR="00B66461" w:rsidRPr="00B66461" w:rsidRDefault="00B66461">
      <w:pPr>
        <w:pStyle w:val="aa"/>
        <w:rPr>
          <w:color w:val="0000FF"/>
        </w:rPr>
      </w:pPr>
      <w:r>
        <w:rPr>
          <w:rStyle w:val="a9"/>
        </w:rPr>
        <w:annotationRef/>
      </w:r>
      <w:r w:rsidRPr="00B66461">
        <w:rPr>
          <w:rStyle w:val="af0"/>
          <w:rFonts w:ascii="Arial" w:hAnsi="Arial" w:cs="Arial" w:hint="eastAsia"/>
          <w:b w:val="0"/>
          <w:color w:val="000000"/>
          <w:sz w:val="18"/>
          <w:szCs w:val="18"/>
        </w:rPr>
        <w:t>学校主页全称：</w:t>
      </w:r>
      <w:r>
        <w:rPr>
          <w:rFonts w:hint="eastAsia"/>
        </w:rPr>
        <w:t>例如</w:t>
      </w:r>
      <w:r w:rsidR="006711F0">
        <w:rPr>
          <w:rStyle w:val="af0"/>
          <w:rFonts w:ascii="Arial" w:hAnsi="Arial" w:cs="Arial" w:hint="eastAsia"/>
          <w:color w:val="0000FF"/>
          <w:sz w:val="18"/>
          <w:szCs w:val="18"/>
        </w:rPr>
        <w:t>：</w:t>
      </w:r>
      <w:hyperlink r:id="rId2" w:tgtFrame="_blank" w:history="1">
        <w:r w:rsidRPr="00B66461">
          <w:rPr>
            <w:rStyle w:val="af0"/>
            <w:rFonts w:ascii="Arial" w:hAnsi="Arial" w:cs="Arial"/>
            <w:color w:val="0000FF"/>
            <w:sz w:val="18"/>
            <w:szCs w:val="18"/>
          </w:rPr>
          <w:t>管理学院</w:t>
        </w:r>
      </w:hyperlink>
      <w:r w:rsidRPr="00B66461">
        <w:rPr>
          <w:rStyle w:val="af0"/>
          <w:rFonts w:ascii="Arial" w:hAnsi="Arial" w:cs="Arial"/>
          <w:color w:val="0000FF"/>
          <w:sz w:val="18"/>
          <w:szCs w:val="18"/>
        </w:rPr>
        <w:t>（创业学院）</w:t>
      </w:r>
    </w:p>
  </w:comment>
  <w:comment w:id="9" w:author="lij" w:date="2021-11-26T11:16:00Z" w:initials="l">
    <w:p w14:paraId="7440E807" w14:textId="632F53CC" w:rsidR="006711F0" w:rsidRPr="006711F0" w:rsidRDefault="006711F0">
      <w:pPr>
        <w:pStyle w:val="aa"/>
        <w:rPr>
          <w:b/>
          <w:color w:val="0000FF"/>
        </w:rPr>
      </w:pPr>
      <w:r>
        <w:rPr>
          <w:rStyle w:val="a9"/>
        </w:rPr>
        <w:annotationRef/>
      </w:r>
      <w:r w:rsidRPr="006711F0">
        <w:rPr>
          <w:rFonts w:hint="eastAsia"/>
          <w:b/>
          <w:color w:val="000000" w:themeColor="text1"/>
        </w:rPr>
        <w:t>例如：</w:t>
      </w:r>
      <w:r w:rsidRPr="006711F0">
        <w:rPr>
          <w:rFonts w:hint="eastAsia"/>
          <w:b/>
          <w:color w:val="0000FF"/>
        </w:rPr>
        <w:t>2</w:t>
      </w:r>
      <w:r w:rsidRPr="006711F0">
        <w:rPr>
          <w:b/>
          <w:color w:val="0000FF"/>
        </w:rPr>
        <w:t>020</w:t>
      </w:r>
    </w:p>
  </w:comment>
  <w:comment w:id="10" w:author="lij" w:date="2021-11-26T08:35:00Z" w:initials="l">
    <w:p w14:paraId="46CBBE0A" w14:textId="485A6FDF" w:rsidR="00D1058E" w:rsidRPr="00D1058E" w:rsidRDefault="00D1058E">
      <w:pPr>
        <w:pStyle w:val="aa"/>
        <w:rPr>
          <w:b/>
        </w:rPr>
      </w:pPr>
      <w:r>
        <w:rPr>
          <w:rStyle w:val="a9"/>
        </w:rPr>
        <w:annotationRef/>
      </w:r>
      <w:r w:rsidR="006711F0" w:rsidRPr="006711F0">
        <w:rPr>
          <w:rFonts w:hint="eastAsia"/>
          <w:b/>
          <w:color w:val="000000" w:themeColor="text1"/>
        </w:rPr>
        <w:t>例如：</w:t>
      </w:r>
      <w:r w:rsidRPr="00D1058E">
        <w:rPr>
          <w:b/>
          <w:color w:val="0000FF"/>
          <w:szCs w:val="21"/>
        </w:rPr>
        <w:t>2020-05-21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2C1F56" w15:done="0"/>
  <w15:commentEx w15:paraId="721BD706" w15:done="0"/>
  <w15:commentEx w15:paraId="57F0E1AC" w15:done="0"/>
  <w15:commentEx w15:paraId="6D0E3662" w15:done="0"/>
  <w15:commentEx w15:paraId="5D18DFD6" w15:done="0"/>
  <w15:commentEx w15:paraId="087570AE" w15:done="0"/>
  <w15:commentEx w15:paraId="7440E807" w15:done="0"/>
  <w15:commentEx w15:paraId="46CBBE0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1009D" w14:textId="77777777" w:rsidR="00EA3B78" w:rsidRDefault="00EA3B78" w:rsidP="00E0441F">
      <w:r>
        <w:separator/>
      </w:r>
    </w:p>
  </w:endnote>
  <w:endnote w:type="continuationSeparator" w:id="0">
    <w:p w14:paraId="4425DF80" w14:textId="77777777" w:rsidR="00EA3B78" w:rsidRDefault="00EA3B78" w:rsidP="00E0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1D047" w14:textId="77777777" w:rsidR="00EA3B78" w:rsidRDefault="00EA3B78" w:rsidP="00E0441F">
      <w:r>
        <w:separator/>
      </w:r>
    </w:p>
  </w:footnote>
  <w:footnote w:type="continuationSeparator" w:id="0">
    <w:p w14:paraId="58D0054F" w14:textId="77777777" w:rsidR="00EA3B78" w:rsidRDefault="00EA3B78" w:rsidP="00E0441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j">
    <w15:presenceInfo w15:providerId="None" w15:userId="li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UWoFIjHrA1PpYGcu7d2LaXkEQ6UecqPMHBW2Nn4M2C/ONEJENxx+6wRhXKDosA6f86AdguWM5sFei2oS2QUHEw==" w:salt="Ph7Rxr4G2qzJBkdp01bso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57"/>
    <w:rsid w:val="00004971"/>
    <w:rsid w:val="00012A0E"/>
    <w:rsid w:val="0006351D"/>
    <w:rsid w:val="0007703B"/>
    <w:rsid w:val="000904CF"/>
    <w:rsid w:val="000C4CF9"/>
    <w:rsid w:val="000C7182"/>
    <w:rsid w:val="000F1718"/>
    <w:rsid w:val="00160615"/>
    <w:rsid w:val="001B317C"/>
    <w:rsid w:val="00213DB5"/>
    <w:rsid w:val="00220363"/>
    <w:rsid w:val="00220FB3"/>
    <w:rsid w:val="002304E3"/>
    <w:rsid w:val="00240A11"/>
    <w:rsid w:val="002730ED"/>
    <w:rsid w:val="00290FC7"/>
    <w:rsid w:val="002B654D"/>
    <w:rsid w:val="002E5E2D"/>
    <w:rsid w:val="00304156"/>
    <w:rsid w:val="0033466F"/>
    <w:rsid w:val="003762DB"/>
    <w:rsid w:val="003A1916"/>
    <w:rsid w:val="003A6569"/>
    <w:rsid w:val="003B7EE9"/>
    <w:rsid w:val="003F527C"/>
    <w:rsid w:val="0040170D"/>
    <w:rsid w:val="00407212"/>
    <w:rsid w:val="00415A88"/>
    <w:rsid w:val="00417B53"/>
    <w:rsid w:val="00461667"/>
    <w:rsid w:val="004646BA"/>
    <w:rsid w:val="0047580F"/>
    <w:rsid w:val="00491632"/>
    <w:rsid w:val="0049209A"/>
    <w:rsid w:val="004A1AF1"/>
    <w:rsid w:val="004E5979"/>
    <w:rsid w:val="004F334D"/>
    <w:rsid w:val="00514FF3"/>
    <w:rsid w:val="00525BC5"/>
    <w:rsid w:val="00584636"/>
    <w:rsid w:val="005A0DC9"/>
    <w:rsid w:val="005A7AA4"/>
    <w:rsid w:val="005C6BFD"/>
    <w:rsid w:val="005E0B6E"/>
    <w:rsid w:val="005E5B21"/>
    <w:rsid w:val="005F261E"/>
    <w:rsid w:val="006425EB"/>
    <w:rsid w:val="006671AD"/>
    <w:rsid w:val="006711F0"/>
    <w:rsid w:val="00672C15"/>
    <w:rsid w:val="006C6BDA"/>
    <w:rsid w:val="006D2608"/>
    <w:rsid w:val="006D69B4"/>
    <w:rsid w:val="006E7E25"/>
    <w:rsid w:val="00791D41"/>
    <w:rsid w:val="007B6DB8"/>
    <w:rsid w:val="008003F9"/>
    <w:rsid w:val="00816113"/>
    <w:rsid w:val="008169CB"/>
    <w:rsid w:val="00831D90"/>
    <w:rsid w:val="00866816"/>
    <w:rsid w:val="008D4357"/>
    <w:rsid w:val="008F03CB"/>
    <w:rsid w:val="008F5EAC"/>
    <w:rsid w:val="00932591"/>
    <w:rsid w:val="00952B19"/>
    <w:rsid w:val="00977C3D"/>
    <w:rsid w:val="00A71D1A"/>
    <w:rsid w:val="00A82F58"/>
    <w:rsid w:val="00A8516C"/>
    <w:rsid w:val="00A92E8A"/>
    <w:rsid w:val="00AB734E"/>
    <w:rsid w:val="00AD5247"/>
    <w:rsid w:val="00B02736"/>
    <w:rsid w:val="00B355AF"/>
    <w:rsid w:val="00B66461"/>
    <w:rsid w:val="00BC01AB"/>
    <w:rsid w:val="00BC1B26"/>
    <w:rsid w:val="00BC5C94"/>
    <w:rsid w:val="00C0141F"/>
    <w:rsid w:val="00C444FA"/>
    <w:rsid w:val="00C573DF"/>
    <w:rsid w:val="00C731BE"/>
    <w:rsid w:val="00C9508D"/>
    <w:rsid w:val="00CA1432"/>
    <w:rsid w:val="00CB6E38"/>
    <w:rsid w:val="00CC70CE"/>
    <w:rsid w:val="00CD3569"/>
    <w:rsid w:val="00D1058E"/>
    <w:rsid w:val="00D139EF"/>
    <w:rsid w:val="00D22F4A"/>
    <w:rsid w:val="00D86891"/>
    <w:rsid w:val="00DB5770"/>
    <w:rsid w:val="00DD5899"/>
    <w:rsid w:val="00DE2651"/>
    <w:rsid w:val="00DE6C12"/>
    <w:rsid w:val="00E0441F"/>
    <w:rsid w:val="00E42BF2"/>
    <w:rsid w:val="00E53980"/>
    <w:rsid w:val="00E5642E"/>
    <w:rsid w:val="00E66FBD"/>
    <w:rsid w:val="00E85B40"/>
    <w:rsid w:val="00E87A35"/>
    <w:rsid w:val="00EA3B78"/>
    <w:rsid w:val="00EC41C7"/>
    <w:rsid w:val="00EC4683"/>
    <w:rsid w:val="00EE273A"/>
    <w:rsid w:val="00EF2353"/>
    <w:rsid w:val="00F1236B"/>
    <w:rsid w:val="00F20F83"/>
    <w:rsid w:val="00F22589"/>
    <w:rsid w:val="00F31308"/>
    <w:rsid w:val="00F56779"/>
    <w:rsid w:val="00F65D9D"/>
    <w:rsid w:val="00F86F73"/>
    <w:rsid w:val="00FA0CBD"/>
    <w:rsid w:val="00FC56D6"/>
    <w:rsid w:val="00F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5C552B"/>
  <w15:docId w15:val="{FB5B74E2-5D90-4B1C-90B5-35831E67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44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4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441F"/>
    <w:rPr>
      <w:sz w:val="18"/>
      <w:szCs w:val="18"/>
    </w:rPr>
  </w:style>
  <w:style w:type="character" w:styleId="a7">
    <w:name w:val="Hyperlink"/>
    <w:basedOn w:val="a0"/>
    <w:uiPriority w:val="99"/>
    <w:unhideWhenUsed/>
    <w:rsid w:val="00012A0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20FB3"/>
    <w:rPr>
      <w:color w:val="800080" w:themeColor="followedHyperlink"/>
      <w:u w:val="single"/>
    </w:rPr>
  </w:style>
  <w:style w:type="character" w:styleId="a9">
    <w:name w:val="annotation reference"/>
    <w:basedOn w:val="a0"/>
    <w:uiPriority w:val="99"/>
    <w:semiHidden/>
    <w:unhideWhenUsed/>
    <w:rsid w:val="005A0DC9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5A0DC9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5A0DC9"/>
  </w:style>
  <w:style w:type="paragraph" w:styleId="ac">
    <w:name w:val="annotation subject"/>
    <w:basedOn w:val="aa"/>
    <w:next w:val="aa"/>
    <w:link w:val="ad"/>
    <w:uiPriority w:val="99"/>
    <w:semiHidden/>
    <w:unhideWhenUsed/>
    <w:rsid w:val="005A0DC9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5A0DC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A0DC9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5A0DC9"/>
    <w:rPr>
      <w:sz w:val="18"/>
      <w:szCs w:val="18"/>
    </w:rPr>
  </w:style>
  <w:style w:type="character" w:styleId="af0">
    <w:name w:val="Strong"/>
    <w:basedOn w:val="a0"/>
    <w:uiPriority w:val="22"/>
    <w:qFormat/>
    <w:rsid w:val="00B664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bus.sysu.edu.cn/" TargetMode="External"/><Relationship Id="rId1" Type="http://schemas.openxmlformats.org/officeDocument/2006/relationships/hyperlink" Target="http://bus.sysu.edu.c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49</Words>
  <Characters>280</Characters>
  <Application>Microsoft Office Word</Application>
  <DocSecurity>8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lij</cp:lastModifiedBy>
  <cp:revision>105</cp:revision>
  <dcterms:created xsi:type="dcterms:W3CDTF">2020-10-14T01:08:00Z</dcterms:created>
  <dcterms:modified xsi:type="dcterms:W3CDTF">2023-03-10T07:50:00Z</dcterms:modified>
</cp:coreProperties>
</file>