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ascii="Calibri" w:hAnsi="Calibri" w:eastAsia="宋体" w:cs="Times New Roman"/>
          <w:sz w:val="32"/>
        </w:rPr>
        <w:t xml:space="preserve">               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</w:t>
      </w:r>
      <w:bookmarkStart w:id="0" w:name="_GoBack"/>
      <w:bookmarkEnd w:id="0"/>
      <w:r>
        <w:rPr>
          <w:rFonts w:ascii="方正小标宋简体" w:hAnsi="方正小标宋简体" w:eastAsia="方正小标宋简体" w:cs="Times New Roman"/>
          <w:sz w:val="44"/>
          <w:szCs w:val="44"/>
        </w:rPr>
        <w:t>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</w:t>
      </w:r>
      <w:del w:id="0" w:author="刘鹏图" w:date="2021-03-15T15:47:32Z">
        <w:r>
          <w:rPr>
            <w:rFonts w:hint="default"/>
            <w:sz w:val="24"/>
            <w:lang w:val="en-US"/>
          </w:rPr>
          <w:delText>、</w:delText>
        </w:r>
      </w:del>
      <w:ins w:id="1" w:author="刘鹏图" w:date="2021-03-15T15:47:32Z">
        <w:r>
          <w:rPr>
            <w:rFonts w:hint="eastAsia"/>
            <w:sz w:val="24"/>
            <w:lang w:val="en-US" w:eastAsia="zh-CN"/>
          </w:rPr>
          <w:t>.</w:t>
        </w:r>
      </w:ins>
      <w:ins w:id="2" w:author="刘鹏图" w:date="2021-03-15T15:47:36Z">
        <w:r>
          <w:rPr>
            <w:rFonts w:hint="eastAsia"/>
            <w:sz w:val="24"/>
            <w:lang w:val="en-US" w:eastAsia="zh-CN"/>
          </w:rPr>
          <w:t xml:space="preserve"> </w:t>
        </w:r>
      </w:ins>
      <w:r>
        <w:rPr>
          <w:rFonts w:hint="eastAsia"/>
          <w:sz w:val="24"/>
        </w:rPr>
        <w:t>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del w:id="3" w:author="刘鹏图" w:date="2021-03-15T15:47:34Z">
        <w:r>
          <w:rPr>
            <w:rFonts w:hint="default"/>
            <w:sz w:val="24"/>
            <w:lang w:val="en-US"/>
          </w:rPr>
          <w:delText>、</w:delText>
        </w:r>
      </w:del>
      <w:ins w:id="4" w:author="刘鹏图" w:date="2021-03-15T15:47:34Z">
        <w:r>
          <w:rPr>
            <w:rFonts w:hint="eastAsia"/>
            <w:sz w:val="24"/>
            <w:lang w:val="en-US" w:eastAsia="zh-CN"/>
          </w:rPr>
          <w:t>.</w:t>
        </w:r>
      </w:ins>
      <w:ins w:id="5" w:author="刘鹏图" w:date="2021-03-15T15:47:37Z">
        <w:r>
          <w:rPr>
            <w:rFonts w:hint="eastAsia"/>
            <w:sz w:val="24"/>
            <w:lang w:val="en-US" w:eastAsia="zh-CN"/>
          </w:rPr>
          <w:t xml:space="preserve"> </w:t>
        </w:r>
      </w:ins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鹏图">
    <w15:presenceInfo w15:providerId="None" w15:userId="刘鹏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34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74</Words>
  <Characters>423</Characters>
  <Lines>3</Lines>
  <Paragraphs>1</Paragraphs>
  <TotalTime>5</TotalTime>
  <ScaleCrop>false</ScaleCrop>
  <LinksUpToDate>false</LinksUpToDate>
  <CharactersWithSpaces>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刘鹏图</cp:lastModifiedBy>
  <dcterms:modified xsi:type="dcterms:W3CDTF">2021-03-15T07:47:58Z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